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56D1" w:rsidRPr="00955335" w:rsidRDefault="00CB5DFE" w:rsidP="00AB56D1">
      <w:pPr>
        <w:pStyle w:val="Title"/>
        <w:rPr>
          <w:sz w:val="24"/>
          <w:szCs w:val="24"/>
          <w:lang w:val="en-GB"/>
        </w:rPr>
      </w:pPr>
      <w:del w:id="0" w:author="William R Cairns" w:date="2012-09-06T12:18:00Z">
        <w:r w:rsidRPr="00955335" w:rsidDel="006203EB">
          <w:rPr>
            <w:sz w:val="24"/>
            <w:szCs w:val="24"/>
            <w:lang w:val="en-GB"/>
          </w:rPr>
          <w:delText xml:space="preserve">Draft </w:delText>
        </w:r>
      </w:del>
      <w:r w:rsidR="00AB56D1" w:rsidRPr="00955335">
        <w:rPr>
          <w:sz w:val="24"/>
          <w:szCs w:val="24"/>
          <w:lang w:val="en-GB"/>
        </w:rPr>
        <w:t>Terms of Reference</w:t>
      </w:r>
    </w:p>
    <w:p w:rsidR="00AB56D1" w:rsidRPr="00955335" w:rsidRDefault="00F974F3" w:rsidP="00AB56D1">
      <w:pPr>
        <w:pStyle w:val="Title"/>
        <w:rPr>
          <w:sz w:val="24"/>
          <w:szCs w:val="24"/>
          <w:lang w:val="en-GB"/>
        </w:rPr>
      </w:pPr>
      <w:proofErr w:type="gramStart"/>
      <w:r w:rsidRPr="00955335">
        <w:rPr>
          <w:sz w:val="24"/>
          <w:szCs w:val="24"/>
          <w:lang w:val="en-GB"/>
        </w:rPr>
        <w:t>for</w:t>
      </w:r>
      <w:proofErr w:type="gramEnd"/>
      <w:r w:rsidRPr="00955335">
        <w:rPr>
          <w:sz w:val="24"/>
          <w:szCs w:val="24"/>
          <w:lang w:val="en-GB"/>
        </w:rPr>
        <w:t xml:space="preserve"> the</w:t>
      </w:r>
    </w:p>
    <w:p w:rsidR="00AB56D1" w:rsidRPr="00955335" w:rsidRDefault="00AB56D1" w:rsidP="00AB56D1">
      <w:pPr>
        <w:pStyle w:val="Title"/>
        <w:rPr>
          <w:sz w:val="24"/>
          <w:szCs w:val="24"/>
          <w:lang w:val="en-GB"/>
        </w:rPr>
      </w:pPr>
      <w:r w:rsidRPr="00955335">
        <w:rPr>
          <w:sz w:val="24"/>
          <w:szCs w:val="24"/>
          <w:lang w:val="en-GB"/>
        </w:rPr>
        <w:t xml:space="preserve">Data Model and Interfacing </w:t>
      </w:r>
      <w:r w:rsidR="005A5B05" w:rsidRPr="00955335">
        <w:rPr>
          <w:sz w:val="24"/>
          <w:szCs w:val="24"/>
          <w:lang w:val="en-GB"/>
        </w:rPr>
        <w:t xml:space="preserve">Technical </w:t>
      </w:r>
      <w:r w:rsidRPr="00955335">
        <w:rPr>
          <w:sz w:val="24"/>
          <w:szCs w:val="24"/>
          <w:lang w:val="en-GB"/>
        </w:rPr>
        <w:t>Working Group</w:t>
      </w:r>
    </w:p>
    <w:p w:rsidR="00AB56D1" w:rsidRPr="00955335" w:rsidRDefault="00AB56D1" w:rsidP="00AB56D1">
      <w:pPr>
        <w:tabs>
          <w:tab w:val="num" w:pos="0"/>
        </w:tabs>
        <w:jc w:val="both"/>
        <w:rPr>
          <w:rFonts w:ascii="Arial" w:hAnsi="Arial" w:cs="Arial"/>
          <w:b/>
          <w:lang w:val="en-GB"/>
        </w:rPr>
      </w:pPr>
    </w:p>
    <w:p w:rsidR="00AB56D1" w:rsidRPr="00955335" w:rsidRDefault="00AB56D1" w:rsidP="00AB56D1">
      <w:pPr>
        <w:tabs>
          <w:tab w:val="num" w:pos="0"/>
        </w:tabs>
        <w:jc w:val="both"/>
        <w:rPr>
          <w:rFonts w:ascii="Arial" w:hAnsi="Arial" w:cs="Arial"/>
          <w:b/>
          <w:lang w:val="en-GB"/>
        </w:rPr>
      </w:pPr>
      <w:r w:rsidRPr="00955335">
        <w:rPr>
          <w:rFonts w:ascii="Arial" w:hAnsi="Arial" w:cs="Arial"/>
          <w:b/>
          <w:lang w:val="en-GB"/>
        </w:rPr>
        <w:t>Introduction</w:t>
      </w:r>
    </w:p>
    <w:p w:rsidR="0090615A" w:rsidRPr="00955335" w:rsidRDefault="0090615A" w:rsidP="00AB56D1">
      <w:pPr>
        <w:pStyle w:val="BodyText"/>
        <w:rPr>
          <w:rFonts w:ascii="Arial" w:hAnsi="Arial" w:cs="Arial"/>
        </w:rPr>
      </w:pPr>
    </w:p>
    <w:p w:rsidR="00AB56D1" w:rsidRPr="00955335" w:rsidDel="007E41F8" w:rsidRDefault="00AB56D1" w:rsidP="007E41F8">
      <w:pPr>
        <w:pStyle w:val="BodyText"/>
        <w:rPr>
          <w:del w:id="1" w:author="William R Cairns" w:date="2012-09-10T07:59:00Z"/>
          <w:rFonts w:ascii="Arial" w:hAnsi="Arial" w:cs="Arial"/>
        </w:rPr>
      </w:pPr>
      <w:r w:rsidRPr="00955335">
        <w:rPr>
          <w:rFonts w:ascii="Arial" w:hAnsi="Arial" w:cs="Arial"/>
        </w:rPr>
        <w:t xml:space="preserve">At the core of </w:t>
      </w:r>
      <w:r w:rsidR="0090615A" w:rsidRPr="00955335">
        <w:rPr>
          <w:rFonts w:ascii="Arial" w:hAnsi="Arial" w:cs="Arial"/>
        </w:rPr>
        <w:t xml:space="preserve">the </w:t>
      </w:r>
      <w:r w:rsidRPr="00955335">
        <w:rPr>
          <w:rFonts w:ascii="Arial" w:hAnsi="Arial" w:cs="Arial"/>
        </w:rPr>
        <w:t>e-Navigation</w:t>
      </w:r>
      <w:r w:rsidR="0090615A" w:rsidRPr="00955335">
        <w:rPr>
          <w:rFonts w:ascii="Arial" w:hAnsi="Arial" w:cs="Arial"/>
        </w:rPr>
        <w:t xml:space="preserve"> strategy of IMO,</w:t>
      </w:r>
      <w:r w:rsidRPr="00955335">
        <w:rPr>
          <w:rFonts w:ascii="Arial" w:hAnsi="Arial" w:cs="Arial"/>
        </w:rPr>
        <w:t xml:space="preserve"> there is a Common Maritime Data Structure (CMDS)</w:t>
      </w:r>
      <w:r w:rsidR="0090615A" w:rsidRPr="00955335">
        <w:rPr>
          <w:rFonts w:ascii="Arial" w:hAnsi="Arial" w:cs="Arial"/>
        </w:rPr>
        <w:t>, and the harmonization of data exchange is essential to e-Navigation</w:t>
      </w:r>
      <w:r w:rsidRPr="00955335">
        <w:rPr>
          <w:rFonts w:ascii="Arial" w:hAnsi="Arial" w:cs="Arial"/>
        </w:rPr>
        <w:t xml:space="preserve">. </w:t>
      </w:r>
      <w:del w:id="2" w:author="William R Cairns" w:date="2012-09-10T07:59:00Z">
        <w:r w:rsidR="00FF7DC5" w:rsidRPr="00955335" w:rsidDel="007E41F8">
          <w:rPr>
            <w:rFonts w:ascii="Arial" w:hAnsi="Arial" w:cs="Arial"/>
          </w:rPr>
          <w:delText xml:space="preserve">IALA is contributing to this by the so-called IALA Harmonized Data Model (IHDM), which harmonizes the data object and data property definitions required by any and all technical services of IALA stakeholders. The IHDM constitutes a subset of the CMDS. The IHDM also constitutes one layer of the “IALA e-Navigation stack” (compare Recommendation e-Nav 140, as amended, and the work of the Architecture Technical Working Group (WG5) of the IALA e-Nav Committee). </w:delText>
        </w:r>
      </w:del>
    </w:p>
    <w:p w:rsidR="00AB56D1" w:rsidRPr="00955335" w:rsidDel="007E41F8" w:rsidRDefault="00AB56D1" w:rsidP="007E41F8">
      <w:pPr>
        <w:pStyle w:val="BodyText"/>
        <w:rPr>
          <w:del w:id="3" w:author="William R Cairns" w:date="2012-09-10T07:59:00Z"/>
          <w:rFonts w:ascii="Arial" w:hAnsi="Arial" w:cs="Arial"/>
        </w:rPr>
      </w:pPr>
    </w:p>
    <w:p w:rsidR="005A4DA1" w:rsidRPr="00955335" w:rsidRDefault="00FF7DC5" w:rsidP="007E41F8">
      <w:pPr>
        <w:pStyle w:val="BodyText"/>
        <w:rPr>
          <w:rFonts w:ascii="Arial" w:hAnsi="Arial" w:cs="Arial"/>
        </w:rPr>
      </w:pPr>
      <w:del w:id="4" w:author="William R Cairns" w:date="2012-09-10T07:59:00Z">
        <w:r w:rsidRPr="00955335" w:rsidDel="007E41F8">
          <w:rPr>
            <w:rFonts w:ascii="Arial" w:hAnsi="Arial" w:cs="Arial"/>
          </w:rPr>
          <w:delText>Also, the need has been recognized to define interfaces for data exchange based on the data object and data property definitions introduced above. The Maritime Data Exchange Format (MDEF) also constitutes one layer of the “IALA e-Navigation stack” and would use the IHDM by reference (compare Recommendation e-Nav 140, as amended, and the work of the Architecture TWG). The Inter-VTS Exchange Format (IVEF) is a subset of the MDEF. The MDEF would contain a generic, encoding-free sublayer defining interface sentences generically and a sublayer, where technology-specific encoded interface sentences would reside.</w:delText>
        </w:r>
        <w:r w:rsidR="005A4DA1" w:rsidRPr="00955335" w:rsidDel="007E41F8">
          <w:rPr>
            <w:rFonts w:ascii="Arial" w:hAnsi="Arial" w:cs="Arial"/>
          </w:rPr>
          <w:delText xml:space="preserve"> </w:delText>
        </w:r>
      </w:del>
    </w:p>
    <w:p w:rsidR="00AB56D1" w:rsidRPr="00955335" w:rsidRDefault="00AB56D1" w:rsidP="00AB56D1">
      <w:pPr>
        <w:pStyle w:val="BodyText"/>
        <w:rPr>
          <w:rFonts w:ascii="Arial" w:hAnsi="Arial" w:cs="Arial"/>
        </w:rPr>
      </w:pPr>
    </w:p>
    <w:p w:rsidR="00955335" w:rsidRPr="00955335" w:rsidRDefault="00955335" w:rsidP="00AB56D1">
      <w:pPr>
        <w:pStyle w:val="BodyText"/>
        <w:rPr>
          <w:ins w:id="5" w:author="William R Cairns" w:date="2012-09-10T10:14:00Z"/>
          <w:rFonts w:ascii="Arial" w:hAnsi="Arial" w:cs="Arial"/>
          <w:b/>
        </w:rPr>
      </w:pPr>
      <w:ins w:id="6" w:author="William R Cairns" w:date="2012-09-10T10:14:00Z">
        <w:r w:rsidRPr="00955335">
          <w:rPr>
            <w:rFonts w:ascii="Arial" w:hAnsi="Arial" w:cs="Arial"/>
            <w:b/>
          </w:rPr>
          <w:t>Scope</w:t>
        </w:r>
      </w:ins>
    </w:p>
    <w:p w:rsidR="00AB56D1" w:rsidRPr="00955335" w:rsidRDefault="00AB56D1" w:rsidP="00AB56D1">
      <w:pPr>
        <w:pStyle w:val="BodyText"/>
        <w:rPr>
          <w:rFonts w:ascii="Arial" w:hAnsi="Arial" w:cs="Arial"/>
        </w:rPr>
      </w:pPr>
      <w:r w:rsidRPr="00955335">
        <w:rPr>
          <w:rFonts w:ascii="Arial" w:hAnsi="Arial" w:cs="Arial"/>
        </w:rPr>
        <w:t xml:space="preserve">A close co-operation with IHO is anticipated regarding </w:t>
      </w:r>
      <w:r w:rsidR="006107A9" w:rsidRPr="00955335">
        <w:rPr>
          <w:rFonts w:ascii="Arial" w:hAnsi="Arial" w:cs="Arial"/>
        </w:rPr>
        <w:t xml:space="preserve">IHO standards S-100 and S-99 and its associated </w:t>
      </w:r>
      <w:r w:rsidRPr="00955335">
        <w:rPr>
          <w:rFonts w:ascii="Arial" w:hAnsi="Arial" w:cs="Arial"/>
        </w:rPr>
        <w:t>Geospatial Information Registry (GI Registry)</w:t>
      </w:r>
      <w:del w:id="7" w:author="William R Cairns" w:date="2012-09-10T07:59:00Z">
        <w:r w:rsidRPr="00955335" w:rsidDel="007E41F8">
          <w:rPr>
            <w:rFonts w:ascii="Arial" w:hAnsi="Arial" w:cs="Arial"/>
          </w:rPr>
          <w:delText xml:space="preserve">, </w:delText>
        </w:r>
        <w:r w:rsidR="00FF7DC5" w:rsidRPr="00955335" w:rsidDel="007E41F8">
          <w:rPr>
            <w:rFonts w:ascii="Arial" w:hAnsi="Arial" w:cs="Arial"/>
          </w:rPr>
          <w:delText>for the international dissemination of the above definitions of data objects and data properties</w:delText>
        </w:r>
      </w:del>
      <w:r w:rsidRPr="00955335">
        <w:rPr>
          <w:rFonts w:ascii="Arial" w:hAnsi="Arial" w:cs="Arial"/>
        </w:rPr>
        <w:t xml:space="preserve">. </w:t>
      </w:r>
      <w:r w:rsidR="005A5B05" w:rsidRPr="00955335">
        <w:rPr>
          <w:rFonts w:ascii="Arial" w:hAnsi="Arial" w:cs="Arial"/>
        </w:rPr>
        <w:t xml:space="preserve">IALA would become a </w:t>
      </w:r>
      <w:del w:id="8" w:author="William R Cairns" w:date="2012-09-10T10:15:00Z">
        <w:r w:rsidR="005A5B05" w:rsidRPr="00955335" w:rsidDel="00955335">
          <w:rPr>
            <w:rFonts w:ascii="Arial" w:hAnsi="Arial" w:cs="Arial"/>
          </w:rPr>
          <w:delText xml:space="preserve">so-called </w:delText>
        </w:r>
      </w:del>
      <w:r w:rsidR="005A5B05" w:rsidRPr="00955335">
        <w:rPr>
          <w:rFonts w:ascii="Arial" w:hAnsi="Arial" w:cs="Arial"/>
        </w:rPr>
        <w:t xml:space="preserve">“domain owner” at the IHO GI Registry. </w:t>
      </w:r>
      <w:r w:rsidRPr="00955335">
        <w:rPr>
          <w:rFonts w:ascii="Arial" w:hAnsi="Arial" w:cs="Arial"/>
        </w:rPr>
        <w:t xml:space="preserve">This close co-operation requires IALA to set up a working environment which supports the planning and run-time demands of </w:t>
      </w:r>
      <w:r w:rsidR="0021796B" w:rsidRPr="00955335">
        <w:rPr>
          <w:rFonts w:ascii="Arial" w:hAnsi="Arial" w:cs="Arial"/>
        </w:rPr>
        <w:t xml:space="preserve">being a “domain owner” at </w:t>
      </w:r>
      <w:r w:rsidRPr="00955335">
        <w:rPr>
          <w:rFonts w:ascii="Arial" w:hAnsi="Arial" w:cs="Arial"/>
        </w:rPr>
        <w:t>IHO’s GI Registry.</w:t>
      </w:r>
      <w:r w:rsidR="005A5B05" w:rsidRPr="00955335">
        <w:rPr>
          <w:rFonts w:ascii="Arial" w:hAnsi="Arial" w:cs="Arial"/>
        </w:rPr>
        <w:t xml:space="preserve"> The run-time demands include also short-time responses to requests from other IHO stakeholders to amend IHO GI Registry entities relevant to the “domain owner” IALA.</w:t>
      </w:r>
    </w:p>
    <w:p w:rsidR="00AB56D1" w:rsidRPr="00955335" w:rsidRDefault="00AB56D1" w:rsidP="00AB56D1">
      <w:pPr>
        <w:pStyle w:val="BodyText"/>
        <w:rPr>
          <w:rFonts w:ascii="Arial" w:hAnsi="Arial" w:cs="Arial"/>
        </w:rPr>
      </w:pPr>
    </w:p>
    <w:p w:rsidR="005A5B05" w:rsidRPr="00955335" w:rsidDel="00955335" w:rsidRDefault="005A5B05" w:rsidP="005A5B05">
      <w:pPr>
        <w:pStyle w:val="BodyText"/>
        <w:rPr>
          <w:rFonts w:ascii="Arial" w:hAnsi="Arial" w:cs="Arial"/>
        </w:rPr>
      </w:pPr>
      <w:moveFromRangeStart w:id="9" w:author="William R Cairns" w:date="2012-09-10T10:13:00Z" w:name="move335035331"/>
      <w:moveFrom w:id="10" w:author="William R Cairns" w:date="2012-09-10T10:13:00Z">
        <w:r w:rsidRPr="00955335" w:rsidDel="00955335">
          <w:rPr>
            <w:rFonts w:ascii="Arial" w:hAnsi="Arial" w:cs="Arial"/>
          </w:rPr>
          <w:t>The Data Model and Interfacing Technical Working Group is established with the Terms of Reference set out below:</w:t>
        </w:r>
      </w:moveFrom>
    </w:p>
    <w:moveFromRangeEnd w:id="9"/>
    <w:p w:rsidR="005A5B05" w:rsidRPr="00955335" w:rsidRDefault="005A5B05" w:rsidP="005A5B05">
      <w:pPr>
        <w:tabs>
          <w:tab w:val="num" w:pos="0"/>
        </w:tabs>
        <w:jc w:val="both"/>
        <w:rPr>
          <w:rFonts w:ascii="Arial" w:hAnsi="Arial" w:cs="Arial"/>
          <w:b/>
          <w:lang w:val="en-GB"/>
        </w:rPr>
      </w:pPr>
    </w:p>
    <w:p w:rsidR="00955335" w:rsidRDefault="005A5B05" w:rsidP="00955335">
      <w:pPr>
        <w:pStyle w:val="BodyText"/>
        <w:rPr>
          <w:ins w:id="11" w:author="William R Cairns" w:date="2012-09-10T10:13:00Z"/>
          <w:rFonts w:ascii="Arial" w:hAnsi="Arial" w:cs="Arial"/>
        </w:rPr>
      </w:pPr>
      <w:del w:id="12" w:author="William R Cairns" w:date="2012-09-10T10:12:00Z">
        <w:r w:rsidRPr="00955335" w:rsidDel="00955335">
          <w:rPr>
            <w:rFonts w:ascii="Arial" w:hAnsi="Arial" w:cs="Arial"/>
            <w:b/>
          </w:rPr>
          <w:delText>General goals</w:delText>
        </w:r>
      </w:del>
      <w:ins w:id="13" w:author="William R Cairns" w:date="2012-09-10T10:12:00Z">
        <w:r w:rsidR="00955335">
          <w:rPr>
            <w:rFonts w:ascii="Arial" w:hAnsi="Arial" w:cs="Arial"/>
            <w:b/>
          </w:rPr>
          <w:t>Terms of Reference</w:t>
        </w:r>
      </w:ins>
      <w:ins w:id="14" w:author="William R Cairns" w:date="2012-09-10T10:13:00Z">
        <w:r w:rsidR="00955335" w:rsidRPr="00955335">
          <w:rPr>
            <w:rFonts w:ascii="Arial" w:hAnsi="Arial" w:cs="Arial"/>
          </w:rPr>
          <w:t xml:space="preserve"> </w:t>
        </w:r>
      </w:ins>
    </w:p>
    <w:p w:rsidR="00955335" w:rsidRDefault="00955335" w:rsidP="00955335">
      <w:pPr>
        <w:pStyle w:val="BodyText"/>
        <w:rPr>
          <w:ins w:id="15" w:author="William R Cairns" w:date="2012-09-10T10:13:00Z"/>
          <w:rFonts w:ascii="Arial" w:hAnsi="Arial" w:cs="Arial"/>
        </w:rPr>
      </w:pPr>
    </w:p>
    <w:p w:rsidR="00955335" w:rsidRPr="00955335" w:rsidRDefault="00955335" w:rsidP="00955335">
      <w:pPr>
        <w:pStyle w:val="BodyText"/>
        <w:rPr>
          <w:rFonts w:ascii="Arial" w:hAnsi="Arial" w:cs="Arial"/>
        </w:rPr>
      </w:pPr>
      <w:moveToRangeStart w:id="16" w:author="William R Cairns" w:date="2012-09-10T10:13:00Z" w:name="move335035331"/>
      <w:moveTo w:id="17" w:author="William R Cairns" w:date="2012-09-10T10:13:00Z">
        <w:r w:rsidRPr="00955335">
          <w:rPr>
            <w:rFonts w:ascii="Arial" w:hAnsi="Arial" w:cs="Arial"/>
          </w:rPr>
          <w:t xml:space="preserve">The Data Model and Interfacing Technical Working Group is established with the </w:t>
        </w:r>
      </w:moveTo>
      <w:ins w:id="18" w:author="William R Cairns" w:date="2012-09-10T10:14:00Z">
        <w:r>
          <w:rPr>
            <w:rFonts w:ascii="Arial" w:hAnsi="Arial" w:cs="Arial"/>
          </w:rPr>
          <w:t xml:space="preserve">following </w:t>
        </w:r>
      </w:ins>
      <w:moveTo w:id="19" w:author="William R Cairns" w:date="2012-09-10T10:13:00Z">
        <w:r w:rsidRPr="00955335">
          <w:rPr>
            <w:rFonts w:ascii="Arial" w:hAnsi="Arial" w:cs="Arial"/>
          </w:rPr>
          <w:t xml:space="preserve">Terms of </w:t>
        </w:r>
        <w:proofErr w:type="gramStart"/>
        <w:r w:rsidRPr="00955335">
          <w:rPr>
            <w:rFonts w:ascii="Arial" w:hAnsi="Arial" w:cs="Arial"/>
          </w:rPr>
          <w:t xml:space="preserve">Reference </w:t>
        </w:r>
        <w:proofErr w:type="gramEnd"/>
        <w:del w:id="20" w:author="William R Cairns" w:date="2012-09-10T10:13:00Z">
          <w:r w:rsidRPr="00955335" w:rsidDel="00955335">
            <w:rPr>
              <w:rFonts w:ascii="Arial" w:hAnsi="Arial" w:cs="Arial"/>
            </w:rPr>
            <w:delText>set out below</w:delText>
          </w:r>
        </w:del>
        <w:r w:rsidRPr="00955335">
          <w:rPr>
            <w:rFonts w:ascii="Arial" w:hAnsi="Arial" w:cs="Arial"/>
          </w:rPr>
          <w:t>:</w:t>
        </w:r>
      </w:moveTo>
    </w:p>
    <w:moveToRangeEnd w:id="16"/>
    <w:p w:rsidR="005A5B05" w:rsidRPr="00955335" w:rsidRDefault="005A5B05" w:rsidP="005A5B05">
      <w:pPr>
        <w:rPr>
          <w:rFonts w:ascii="Arial" w:hAnsi="Arial" w:cs="Arial"/>
          <w:b/>
          <w:lang w:val="en-GB"/>
        </w:rPr>
      </w:pPr>
    </w:p>
    <w:p w:rsidR="005A5B05" w:rsidRPr="00955335" w:rsidRDefault="005A5B05" w:rsidP="005A5B05">
      <w:pPr>
        <w:numPr>
          <w:ilvl w:val="0"/>
          <w:numId w:val="1"/>
        </w:numPr>
        <w:rPr>
          <w:rFonts w:ascii="Arial" w:hAnsi="Arial" w:cs="Arial"/>
          <w:lang w:val="en-GB"/>
        </w:rPr>
      </w:pPr>
      <w:r w:rsidRPr="00955335">
        <w:rPr>
          <w:rFonts w:ascii="Arial" w:hAnsi="Arial" w:cs="Arial"/>
          <w:lang w:val="en-GB"/>
        </w:rPr>
        <w:t>Create the IALA Harmonized Data Model (IHDM) as part of the IALA e-Navigation stack and as IALA’s contribution to the IMO envisaged Common Maritime Data Structure, in co-operation with IHO regarding the IHO GI Registry [refer to e-NAV Committee work programme item 22];</w:t>
      </w:r>
    </w:p>
    <w:p w:rsidR="005A4DA1" w:rsidRPr="00955335" w:rsidRDefault="005A4DA1" w:rsidP="005A5B05">
      <w:pPr>
        <w:numPr>
          <w:ilvl w:val="0"/>
          <w:numId w:val="1"/>
        </w:numPr>
        <w:rPr>
          <w:rFonts w:ascii="Arial" w:hAnsi="Arial" w:cs="Arial"/>
          <w:lang w:val="en-GB"/>
        </w:rPr>
      </w:pPr>
      <w:r w:rsidRPr="00955335">
        <w:rPr>
          <w:rFonts w:ascii="Arial" w:hAnsi="Arial" w:cs="Arial"/>
          <w:lang w:val="en-GB"/>
        </w:rPr>
        <w:lastRenderedPageBreak/>
        <w:t xml:space="preserve">Create the IALA Maritime Data Exchange Format (MDEF) </w:t>
      </w:r>
      <w:r w:rsidR="0030716F" w:rsidRPr="00955335">
        <w:rPr>
          <w:rFonts w:ascii="Arial" w:hAnsi="Arial" w:cs="Arial"/>
          <w:lang w:val="en-GB"/>
        </w:rPr>
        <w:t xml:space="preserve">(including the IVEF) </w:t>
      </w:r>
      <w:r w:rsidRPr="00955335">
        <w:rPr>
          <w:rFonts w:ascii="Arial" w:hAnsi="Arial" w:cs="Arial"/>
          <w:lang w:val="en-GB"/>
        </w:rPr>
        <w:t>as part of the IALA e-Navigation stack [refer to e-NAV Committee work programme items 22 and 23];</w:t>
      </w:r>
    </w:p>
    <w:p w:rsidR="005A4DA1" w:rsidRPr="00955335" w:rsidRDefault="005A4DA1" w:rsidP="005A4DA1">
      <w:pPr>
        <w:numPr>
          <w:ilvl w:val="0"/>
          <w:numId w:val="1"/>
        </w:numPr>
        <w:rPr>
          <w:rFonts w:ascii="Arial" w:hAnsi="Arial" w:cs="Arial"/>
          <w:lang w:val="en-GB"/>
        </w:rPr>
      </w:pPr>
      <w:r w:rsidRPr="00955335">
        <w:rPr>
          <w:rFonts w:ascii="Arial" w:hAnsi="Arial" w:cs="Arial"/>
          <w:lang w:val="en-GB"/>
        </w:rPr>
        <w:t xml:space="preserve">Coordinate input and liaison with other IALA Committees, PAP and IALA Secretariat so that they may migrate their data object/property definition and interface sentence needs towards the IHDM and the MDEF </w:t>
      </w:r>
      <w:r w:rsidR="0030716F" w:rsidRPr="00955335">
        <w:rPr>
          <w:rFonts w:ascii="Arial" w:hAnsi="Arial" w:cs="Arial"/>
          <w:lang w:val="en-GB"/>
        </w:rPr>
        <w:t xml:space="preserve">(including the IVEF) </w:t>
      </w:r>
      <w:r w:rsidRPr="00955335">
        <w:rPr>
          <w:rFonts w:ascii="Arial" w:hAnsi="Arial" w:cs="Arial"/>
          <w:lang w:val="en-GB"/>
        </w:rPr>
        <w:t>respectively [refer to e-NAV Committee work programme item 23];</w:t>
      </w:r>
    </w:p>
    <w:p w:rsidR="005A4DA1" w:rsidRPr="00955335" w:rsidRDefault="005A4DA1" w:rsidP="005A4DA1">
      <w:pPr>
        <w:numPr>
          <w:ilvl w:val="0"/>
          <w:numId w:val="1"/>
        </w:numPr>
        <w:rPr>
          <w:rFonts w:ascii="Arial" w:hAnsi="Arial" w:cs="Arial"/>
          <w:lang w:val="en-GB"/>
        </w:rPr>
      </w:pPr>
      <w:r w:rsidRPr="00955335">
        <w:rPr>
          <w:rFonts w:ascii="Arial" w:hAnsi="Arial" w:cs="Arial"/>
          <w:lang w:val="en-GB"/>
        </w:rPr>
        <w:t xml:space="preserve">In particular, develop appropriate procedures for IALA’s inner working, also beyond the scope of the IALA e-NAV Committee, to </w:t>
      </w:r>
      <w:r w:rsidR="0030716F" w:rsidRPr="00955335">
        <w:rPr>
          <w:rFonts w:ascii="Arial" w:hAnsi="Arial" w:cs="Arial"/>
          <w:lang w:val="en-GB"/>
        </w:rPr>
        <w:t>fulfil</w:t>
      </w:r>
      <w:r w:rsidRPr="00955335">
        <w:rPr>
          <w:rFonts w:ascii="Arial" w:hAnsi="Arial" w:cs="Arial"/>
          <w:lang w:val="en-GB"/>
        </w:rPr>
        <w:t xml:space="preserve"> the demands to IALA of being a “domain owner” at IHO’s GI Registry, as stipulated by the IHO standards S-99 and S-100 [refer to e-NAV Committee work programme item 23];</w:t>
      </w:r>
    </w:p>
    <w:p w:rsidR="005A4DA1" w:rsidRPr="00955335" w:rsidRDefault="005A4DA1" w:rsidP="005A4DA1">
      <w:pPr>
        <w:numPr>
          <w:ilvl w:val="0"/>
          <w:numId w:val="1"/>
        </w:numPr>
        <w:rPr>
          <w:rFonts w:ascii="Arial" w:hAnsi="Arial" w:cs="Arial"/>
          <w:lang w:val="en-GB"/>
        </w:rPr>
      </w:pPr>
      <w:r w:rsidRPr="00955335">
        <w:rPr>
          <w:rFonts w:ascii="Arial" w:hAnsi="Arial" w:cs="Arial"/>
          <w:lang w:val="en-GB"/>
        </w:rPr>
        <w:t>Coordinate input to IMO, IHO, ISO, IEC and others on data modelling and data exchange / interfacing issues [refer to e-NAV Committee work programme item 24];</w:t>
      </w:r>
    </w:p>
    <w:p w:rsidR="005A5B05" w:rsidRPr="00955335" w:rsidRDefault="005A5B05" w:rsidP="00AB56D1">
      <w:pPr>
        <w:pStyle w:val="BodyText"/>
        <w:rPr>
          <w:rFonts w:ascii="Arial" w:hAnsi="Arial" w:cs="Arial"/>
        </w:rPr>
      </w:pPr>
    </w:p>
    <w:p w:rsidR="005A4DA1" w:rsidRPr="00955335" w:rsidRDefault="005A4DA1" w:rsidP="005A4DA1">
      <w:pPr>
        <w:rPr>
          <w:rFonts w:ascii="Arial" w:hAnsi="Arial" w:cs="Arial"/>
          <w:b/>
          <w:lang w:val="en-GB"/>
        </w:rPr>
      </w:pPr>
      <w:r w:rsidRPr="00955335">
        <w:rPr>
          <w:rFonts w:ascii="Arial" w:hAnsi="Arial" w:cs="Arial"/>
          <w:b/>
          <w:lang w:val="en-GB"/>
        </w:rPr>
        <w:t>Deliverables</w:t>
      </w:r>
    </w:p>
    <w:p w:rsidR="005A4DA1" w:rsidRPr="00955335" w:rsidRDefault="005A4DA1" w:rsidP="005A4DA1">
      <w:pPr>
        <w:numPr>
          <w:ilvl w:val="0"/>
          <w:numId w:val="2"/>
        </w:numPr>
        <w:rPr>
          <w:rFonts w:ascii="Arial" w:hAnsi="Arial" w:cs="Arial"/>
          <w:lang w:val="en-GB"/>
        </w:rPr>
      </w:pPr>
      <w:r w:rsidRPr="00955335">
        <w:rPr>
          <w:rFonts w:ascii="Arial" w:hAnsi="Arial" w:cs="Arial"/>
          <w:lang w:val="en-GB"/>
        </w:rPr>
        <w:t>the IHDM and the MDEF</w:t>
      </w:r>
      <w:r w:rsidR="0030716F" w:rsidRPr="00955335">
        <w:rPr>
          <w:rFonts w:ascii="Arial" w:hAnsi="Arial" w:cs="Arial"/>
          <w:lang w:val="en-GB"/>
        </w:rPr>
        <w:t xml:space="preserve"> (including IVEF)</w:t>
      </w:r>
      <w:r w:rsidRPr="00955335">
        <w:rPr>
          <w:rFonts w:ascii="Arial" w:hAnsi="Arial" w:cs="Arial"/>
          <w:lang w:val="en-GB"/>
        </w:rPr>
        <w:t>, conveyed in</w:t>
      </w:r>
      <w:r w:rsidR="00110B90" w:rsidRPr="00955335">
        <w:rPr>
          <w:rFonts w:ascii="Arial" w:hAnsi="Arial" w:cs="Arial"/>
          <w:lang w:val="en-GB"/>
        </w:rPr>
        <w:t xml:space="preserve"> appropriate</w:t>
      </w:r>
      <w:r w:rsidRPr="00955335">
        <w:rPr>
          <w:rFonts w:ascii="Arial" w:hAnsi="Arial" w:cs="Arial"/>
          <w:lang w:val="en-GB"/>
        </w:rPr>
        <w:t xml:space="preserve"> IALA Recommendations and Guidelines</w:t>
      </w:r>
      <w:r w:rsidR="00110B90" w:rsidRPr="00955335">
        <w:rPr>
          <w:rFonts w:ascii="Arial" w:hAnsi="Arial" w:cs="Arial"/>
          <w:lang w:val="en-GB"/>
        </w:rPr>
        <w:t>, and as entries into the IHO</w:t>
      </w:r>
      <w:r w:rsidR="006107A9" w:rsidRPr="00955335">
        <w:rPr>
          <w:rFonts w:ascii="Arial" w:hAnsi="Arial" w:cs="Arial"/>
          <w:lang w:val="en-GB"/>
        </w:rPr>
        <w:t>’s</w:t>
      </w:r>
      <w:r w:rsidR="00110B90" w:rsidRPr="00955335">
        <w:rPr>
          <w:rFonts w:ascii="Arial" w:hAnsi="Arial" w:cs="Arial"/>
          <w:lang w:val="en-GB"/>
        </w:rPr>
        <w:t xml:space="preserve"> GI Registry</w:t>
      </w:r>
      <w:r w:rsidRPr="00955335">
        <w:rPr>
          <w:rFonts w:ascii="Arial" w:hAnsi="Arial" w:cs="Arial"/>
          <w:lang w:val="en-GB"/>
        </w:rPr>
        <w:t>;</w:t>
      </w:r>
    </w:p>
    <w:p w:rsidR="0030716F" w:rsidRPr="00955335" w:rsidRDefault="0030716F" w:rsidP="005A4DA1">
      <w:pPr>
        <w:numPr>
          <w:ilvl w:val="0"/>
          <w:numId w:val="2"/>
        </w:numPr>
        <w:rPr>
          <w:rFonts w:ascii="Arial" w:hAnsi="Arial" w:cs="Arial"/>
          <w:lang w:val="en-GB"/>
        </w:rPr>
      </w:pPr>
      <w:r w:rsidRPr="00955335">
        <w:rPr>
          <w:rFonts w:ascii="Arial" w:hAnsi="Arial" w:cs="Arial"/>
          <w:lang w:val="en-GB"/>
        </w:rPr>
        <w:t>appropriate procedure descriptions, conveyed in an appropriate IALA document, for IALA’s inner working to fulfil the demands of being a “domain owner” at IHO’s GI Registry;</w:t>
      </w:r>
    </w:p>
    <w:p w:rsidR="005A4DA1" w:rsidRPr="00955335" w:rsidRDefault="0030716F" w:rsidP="005A4DA1">
      <w:pPr>
        <w:numPr>
          <w:ilvl w:val="0"/>
          <w:numId w:val="2"/>
        </w:numPr>
        <w:rPr>
          <w:rFonts w:ascii="Arial" w:hAnsi="Arial" w:cs="Arial"/>
          <w:lang w:val="en-GB"/>
        </w:rPr>
      </w:pPr>
      <w:r w:rsidRPr="00955335">
        <w:rPr>
          <w:rFonts w:ascii="Arial" w:hAnsi="Arial" w:cs="Arial"/>
          <w:lang w:val="en-GB"/>
        </w:rPr>
        <w:t>p</w:t>
      </w:r>
      <w:r w:rsidR="005A4DA1" w:rsidRPr="00955335">
        <w:rPr>
          <w:rFonts w:ascii="Arial" w:hAnsi="Arial" w:cs="Arial"/>
          <w:lang w:val="en-GB"/>
        </w:rPr>
        <w:t>roposed liaison statements, as appropriate;</w:t>
      </w:r>
    </w:p>
    <w:p w:rsidR="005A4DA1" w:rsidRPr="00955335" w:rsidRDefault="005A4DA1" w:rsidP="005A4DA1">
      <w:pPr>
        <w:rPr>
          <w:rFonts w:ascii="Arial" w:hAnsi="Arial" w:cs="Arial"/>
          <w:b/>
          <w:lang w:val="en-GB"/>
        </w:rPr>
      </w:pPr>
    </w:p>
    <w:p w:rsidR="005A4DA1" w:rsidRPr="00955335" w:rsidDel="007E41F8" w:rsidRDefault="005A4DA1" w:rsidP="005A4DA1">
      <w:pPr>
        <w:ind w:left="60"/>
        <w:rPr>
          <w:del w:id="21" w:author="William R Cairns" w:date="2012-09-10T08:00:00Z"/>
          <w:rFonts w:ascii="Arial" w:hAnsi="Arial" w:cs="Arial"/>
          <w:b/>
          <w:bCs/>
          <w:lang w:val="en-GB"/>
        </w:rPr>
      </w:pPr>
      <w:del w:id="22" w:author="William R Cairns" w:date="2012-09-10T08:00:00Z">
        <w:r w:rsidRPr="00955335" w:rsidDel="007E41F8">
          <w:rPr>
            <w:rFonts w:ascii="Arial" w:hAnsi="Arial" w:cs="Arial"/>
            <w:b/>
            <w:bCs/>
            <w:lang w:val="en-GB"/>
          </w:rPr>
          <w:delText>Intersessional work</w:delText>
        </w:r>
      </w:del>
    </w:p>
    <w:p w:rsidR="005A4DA1" w:rsidRPr="00955335" w:rsidDel="007E41F8" w:rsidRDefault="005A4DA1" w:rsidP="005A4DA1">
      <w:pPr>
        <w:ind w:left="60"/>
        <w:rPr>
          <w:del w:id="23" w:author="William R Cairns" w:date="2012-09-10T08:00:00Z"/>
          <w:rFonts w:ascii="Arial" w:hAnsi="Arial" w:cs="Arial"/>
          <w:bCs/>
          <w:lang w:val="en-GB"/>
        </w:rPr>
      </w:pPr>
      <w:del w:id="24" w:author="William R Cairns" w:date="2012-09-10T08:00:00Z">
        <w:r w:rsidRPr="00955335" w:rsidDel="007E41F8">
          <w:rPr>
            <w:rFonts w:ascii="Arial" w:hAnsi="Arial" w:cs="Arial"/>
            <w:bCs/>
            <w:lang w:val="en-GB"/>
          </w:rPr>
          <w:delText xml:space="preserve">Intersessional work will be the main means to accomplish the goals and to produce the deliverables. Intersessional work will be done by correspondence and / or intersessional meetings depending on work load and urgency. </w:delText>
        </w:r>
      </w:del>
    </w:p>
    <w:p w:rsidR="005A4DA1" w:rsidRPr="00955335" w:rsidDel="007E41F8" w:rsidRDefault="005A4DA1" w:rsidP="005A4DA1">
      <w:pPr>
        <w:ind w:left="60"/>
        <w:rPr>
          <w:del w:id="25" w:author="William R Cairns" w:date="2012-09-10T08:00:00Z"/>
          <w:rFonts w:ascii="Arial" w:hAnsi="Arial" w:cs="Arial"/>
          <w:b/>
          <w:bCs/>
          <w:lang w:val="en-GB"/>
        </w:rPr>
      </w:pPr>
    </w:p>
    <w:p w:rsidR="005A4DA1" w:rsidRPr="00955335" w:rsidDel="007E41F8" w:rsidRDefault="005A4DA1" w:rsidP="005A4DA1">
      <w:pPr>
        <w:pStyle w:val="Heading1"/>
        <w:rPr>
          <w:del w:id="26" w:author="William R Cairns" w:date="2012-09-10T08:00:00Z"/>
          <w:rFonts w:ascii="Arial" w:hAnsi="Arial" w:cs="Arial"/>
        </w:rPr>
      </w:pPr>
      <w:del w:id="27" w:author="William R Cairns" w:date="2012-09-10T08:00:00Z">
        <w:r w:rsidRPr="00955335" w:rsidDel="007E41F8">
          <w:rPr>
            <w:rFonts w:ascii="Arial" w:hAnsi="Arial" w:cs="Arial"/>
          </w:rPr>
          <w:delText>Timescale</w:delText>
        </w:r>
      </w:del>
    </w:p>
    <w:p w:rsidR="005A4DA1" w:rsidRPr="00955335" w:rsidDel="007E41F8" w:rsidRDefault="005A4DA1" w:rsidP="005A4DA1">
      <w:pPr>
        <w:tabs>
          <w:tab w:val="num" w:pos="0"/>
        </w:tabs>
        <w:jc w:val="both"/>
        <w:rPr>
          <w:del w:id="28" w:author="William R Cairns" w:date="2012-09-10T08:00:00Z"/>
          <w:rFonts w:ascii="Arial" w:hAnsi="Arial" w:cs="Arial"/>
          <w:bCs/>
          <w:lang w:val="en-GB"/>
        </w:rPr>
      </w:pPr>
      <w:del w:id="29" w:author="William R Cairns" w:date="2012-09-10T08:00:00Z">
        <w:r w:rsidRPr="00955335" w:rsidDel="007E41F8">
          <w:rPr>
            <w:rFonts w:ascii="Arial" w:hAnsi="Arial" w:cs="Arial"/>
            <w:bCs/>
            <w:lang w:val="en-GB"/>
          </w:rPr>
          <w:delText xml:space="preserve">It is envisaged that the </w:delText>
        </w:r>
        <w:r w:rsidR="0030716F" w:rsidRPr="00955335" w:rsidDel="007E41F8">
          <w:rPr>
            <w:rFonts w:ascii="Arial" w:hAnsi="Arial" w:cs="Arial"/>
            <w:bCs/>
            <w:lang w:val="en-GB"/>
          </w:rPr>
          <w:delText xml:space="preserve">Data Model and Interfacing </w:delText>
        </w:r>
        <w:r w:rsidRPr="00955335" w:rsidDel="007E41F8">
          <w:rPr>
            <w:rFonts w:ascii="Arial" w:hAnsi="Arial" w:cs="Arial"/>
            <w:bCs/>
            <w:lang w:val="en-GB"/>
          </w:rPr>
          <w:delText xml:space="preserve">Technical Working Group will work continuously throughout the Committee period (through 2014) and submit the deliverables mentioned above to the e-NAV Committee in due course. </w:delText>
        </w:r>
      </w:del>
    </w:p>
    <w:p w:rsidR="005A4DA1" w:rsidRPr="00955335" w:rsidRDefault="005A4DA1" w:rsidP="005A4DA1">
      <w:pPr>
        <w:tabs>
          <w:tab w:val="num" w:pos="0"/>
        </w:tabs>
        <w:jc w:val="both"/>
        <w:rPr>
          <w:rFonts w:ascii="Arial" w:hAnsi="Arial" w:cs="Arial"/>
          <w:bCs/>
          <w:lang w:val="en-GB"/>
        </w:rPr>
      </w:pPr>
    </w:p>
    <w:p w:rsidR="005A4DA1" w:rsidRPr="00955335" w:rsidRDefault="005A4DA1" w:rsidP="00AB56D1">
      <w:pPr>
        <w:pStyle w:val="BodyText"/>
        <w:rPr>
          <w:rFonts w:ascii="Arial" w:hAnsi="Arial" w:cs="Arial"/>
        </w:rPr>
      </w:pPr>
    </w:p>
    <w:sectPr w:rsidR="005A4DA1" w:rsidRPr="00955335" w:rsidSect="00B40F01">
      <w:headerReference w:type="default" r:id="rId7"/>
      <w:pgSz w:w="11906" w:h="16838"/>
      <w:pgMar w:top="1417" w:right="1417" w:bottom="1134" w:left="141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3C9A" w:rsidRDefault="00303C9A">
      <w:r>
        <w:separator/>
      </w:r>
    </w:p>
  </w:endnote>
  <w:endnote w:type="continuationSeparator" w:id="0">
    <w:p w:rsidR="00303C9A" w:rsidRDefault="00303C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3C9A" w:rsidRDefault="00303C9A">
      <w:r>
        <w:separator/>
      </w:r>
    </w:p>
  </w:footnote>
  <w:footnote w:type="continuationSeparator" w:id="0">
    <w:p w:rsidR="00303C9A" w:rsidRDefault="00303C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BCF" w:rsidRDefault="00CC3BCF">
    <w:pPr>
      <w:pStyle w:val="Header"/>
    </w:pPr>
    <w:r>
      <w:tab/>
    </w:r>
    <w:r>
      <w:tab/>
      <w:t>e-NAV12/34</w:t>
    </w:r>
    <w:ins w:id="30" w:author="William R Cairns" w:date="2012-09-06T12:19:00Z">
      <w:r w:rsidR="006203EB">
        <w:t xml:space="preserve"> Rev1</w:t>
      </w:r>
    </w:ins>
  </w:p>
  <w:p w:rsidR="00CB5DFE" w:rsidRDefault="00F974F3">
    <w:pPr>
      <w:pStyle w:val="Header"/>
    </w:pPr>
    <w:r>
      <w:tab/>
    </w:r>
    <w:r>
      <w:tab/>
    </w:r>
    <w:r w:rsidR="00CC3BCF">
      <w:t xml:space="preserve">Formerly </w:t>
    </w:r>
    <w:r w:rsidR="00CB5DFE">
      <w:t>e</w:t>
    </w:r>
    <w:r>
      <w:t>-</w:t>
    </w:r>
    <w:r w:rsidR="00CB5DFE">
      <w:t>Nav9</w:t>
    </w:r>
    <w:r>
      <w:t>/WG5/WP1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35F6980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80B4AD8"/>
    <w:multiLevelType w:val="hybridMultilevel"/>
    <w:tmpl w:val="060C6BD6"/>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
    <w:nsid w:val="57577B73"/>
    <w:multiLevelType w:val="hybridMultilevel"/>
    <w:tmpl w:val="88163712"/>
    <w:lvl w:ilvl="0" w:tplc="0407000F">
      <w:start w:val="1"/>
      <w:numFmt w:val="decimal"/>
      <w:lvlText w:val="%1."/>
      <w:lvlJc w:val="left"/>
      <w:pPr>
        <w:tabs>
          <w:tab w:val="num" w:pos="360"/>
        </w:tabs>
        <w:ind w:left="360" w:hanging="360"/>
      </w:pPr>
      <w:rPr>
        <w:rFonts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trackRevisions/>
  <w:defaultTabStop w:val="708"/>
  <w:hyphenationZone w:val="425"/>
  <w:drawingGridHorizontalSpacing w:val="187"/>
  <w:displayVerticalDrawingGridEvery w:val="2"/>
  <w:characterSpacingControl w:val="doNotCompress"/>
  <w:footnotePr>
    <w:footnote w:id="-1"/>
    <w:footnote w:id="0"/>
  </w:footnotePr>
  <w:endnotePr>
    <w:endnote w:id="-1"/>
    <w:endnote w:id="0"/>
  </w:endnotePr>
  <w:compat>
    <w:useFELayout/>
  </w:compat>
  <w:rsids>
    <w:rsidRoot w:val="00AB56D1"/>
    <w:rsid w:val="00077E31"/>
    <w:rsid w:val="000A41B1"/>
    <w:rsid w:val="00110B90"/>
    <w:rsid w:val="001A456F"/>
    <w:rsid w:val="0021796B"/>
    <w:rsid w:val="00303C9A"/>
    <w:rsid w:val="0030716F"/>
    <w:rsid w:val="00461091"/>
    <w:rsid w:val="005A4DA1"/>
    <w:rsid w:val="005A5B05"/>
    <w:rsid w:val="006107A9"/>
    <w:rsid w:val="006203EB"/>
    <w:rsid w:val="007E41F8"/>
    <w:rsid w:val="00827E12"/>
    <w:rsid w:val="0090615A"/>
    <w:rsid w:val="0092486A"/>
    <w:rsid w:val="00955335"/>
    <w:rsid w:val="00AB56D1"/>
    <w:rsid w:val="00B10F58"/>
    <w:rsid w:val="00B15C3A"/>
    <w:rsid w:val="00B379BB"/>
    <w:rsid w:val="00B40F01"/>
    <w:rsid w:val="00CB5DFE"/>
    <w:rsid w:val="00CC3BCF"/>
    <w:rsid w:val="00E6063D"/>
    <w:rsid w:val="00F74DCB"/>
    <w:rsid w:val="00F974F3"/>
    <w:rsid w:val="00FF7DC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79BB"/>
    <w:rPr>
      <w:sz w:val="24"/>
      <w:szCs w:val="24"/>
      <w:lang w:val="de-DE" w:eastAsia="ja-JP"/>
    </w:rPr>
  </w:style>
  <w:style w:type="paragraph" w:styleId="Heading1">
    <w:name w:val="heading 1"/>
    <w:basedOn w:val="Normal"/>
    <w:next w:val="Normal"/>
    <w:qFormat/>
    <w:rsid w:val="005A4DA1"/>
    <w:pPr>
      <w:keepNext/>
      <w:tabs>
        <w:tab w:val="num" w:pos="0"/>
      </w:tabs>
      <w:jc w:val="both"/>
      <w:outlineLvl w:val="0"/>
    </w:pPr>
    <w:rPr>
      <w:rFonts w:eastAsia="Times New Roman"/>
      <w:b/>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B56D1"/>
    <w:pPr>
      <w:spacing w:before="240" w:after="60"/>
      <w:jc w:val="center"/>
      <w:outlineLvl w:val="0"/>
    </w:pPr>
    <w:rPr>
      <w:rFonts w:ascii="Arial" w:eastAsia="Times New Roman" w:hAnsi="Arial" w:cs="Arial"/>
      <w:b/>
      <w:bCs/>
      <w:kern w:val="28"/>
      <w:sz w:val="32"/>
      <w:szCs w:val="32"/>
      <w:lang w:eastAsia="de-DE"/>
    </w:rPr>
  </w:style>
  <w:style w:type="paragraph" w:styleId="BodyText">
    <w:name w:val="Body Text"/>
    <w:basedOn w:val="Normal"/>
    <w:rsid w:val="00AB56D1"/>
    <w:pPr>
      <w:tabs>
        <w:tab w:val="num" w:pos="0"/>
      </w:tabs>
      <w:jc w:val="both"/>
    </w:pPr>
    <w:rPr>
      <w:rFonts w:eastAsia="Times New Roman"/>
      <w:bCs/>
      <w:lang w:val="en-GB" w:eastAsia="en-US"/>
    </w:rPr>
  </w:style>
  <w:style w:type="paragraph" w:styleId="Header">
    <w:name w:val="header"/>
    <w:basedOn w:val="Normal"/>
    <w:rsid w:val="00CB5DFE"/>
    <w:pPr>
      <w:tabs>
        <w:tab w:val="center" w:pos="4536"/>
        <w:tab w:val="right" w:pos="9072"/>
      </w:tabs>
    </w:pPr>
  </w:style>
  <w:style w:type="paragraph" w:styleId="Footer">
    <w:name w:val="footer"/>
    <w:basedOn w:val="Normal"/>
    <w:rsid w:val="00CB5DFE"/>
    <w:pPr>
      <w:tabs>
        <w:tab w:val="center" w:pos="4536"/>
        <w:tab w:val="right" w:pos="9072"/>
      </w:tabs>
    </w:pPr>
  </w:style>
  <w:style w:type="paragraph" w:styleId="BalloonText">
    <w:name w:val="Balloon Text"/>
    <w:basedOn w:val="Normal"/>
    <w:link w:val="BalloonTextChar"/>
    <w:rsid w:val="00F74DCB"/>
    <w:rPr>
      <w:rFonts w:ascii="Tahoma" w:hAnsi="Tahoma" w:cs="Tahoma"/>
      <w:sz w:val="16"/>
      <w:szCs w:val="16"/>
    </w:rPr>
  </w:style>
  <w:style w:type="character" w:customStyle="1" w:styleId="BalloonTextChar">
    <w:name w:val="Balloon Text Char"/>
    <w:basedOn w:val="DefaultParagraphFont"/>
    <w:link w:val="BalloonText"/>
    <w:rsid w:val="00F74DCB"/>
    <w:rPr>
      <w:rFonts w:ascii="Tahoma" w:hAnsi="Tahoma" w:cs="Tahoma"/>
      <w:sz w:val="16"/>
      <w:szCs w:val="16"/>
      <w:lang w:val="de-DE" w:eastAsia="ja-JP"/>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397</Words>
  <Characters>3929</Characters>
  <Application>Microsoft Office Word</Application>
  <DocSecurity>0</DocSecurity>
  <Lines>32</Lines>
  <Paragraphs>8</Paragraphs>
  <ScaleCrop>false</ScaleCrop>
  <HeadingPairs>
    <vt:vector size="2" baseType="variant">
      <vt:variant>
        <vt:lpstr>Title</vt:lpstr>
      </vt:variant>
      <vt:variant>
        <vt:i4>1</vt:i4>
      </vt:variant>
    </vt:vector>
  </HeadingPairs>
  <TitlesOfParts>
    <vt:vector size="1" baseType="lpstr">
      <vt:lpstr>Terms of Reference</vt:lpstr>
    </vt:vector>
  </TitlesOfParts>
  <Company>%Organisation%</Company>
  <LinksUpToDate>false</LinksUpToDate>
  <CharactersWithSpaces>4318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dc:title>
  <dc:creator>joltmann</dc:creator>
  <cp:lastModifiedBy>William R Cairns</cp:lastModifiedBy>
  <cp:revision>3</cp:revision>
  <dcterms:created xsi:type="dcterms:W3CDTF">2012-09-10T12:01:00Z</dcterms:created>
  <dcterms:modified xsi:type="dcterms:W3CDTF">2012-09-10T14:16:00Z</dcterms:modified>
</cp:coreProperties>
</file>